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4"/>
        <w:gridCol w:w="2880"/>
        <w:gridCol w:w="1975"/>
      </w:tblGrid>
      <w:tr w:rsidR="007D6205" w:rsidRPr="00FF7257" w14:paraId="7A30EBBA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400368E9" w14:textId="77777777" w:rsidR="007D6205" w:rsidRDefault="007D6205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14:paraId="16DABF3B" w14:textId="68B2E44D" w:rsidR="00D26086" w:rsidRPr="00FF7257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A9D562" w14:textId="77777777" w:rsidR="007D6205" w:rsidRDefault="007D6205" w:rsidP="0076019D">
            <w:pPr>
              <w:rPr>
                <w:sz w:val="16"/>
                <w:szCs w:val="16"/>
              </w:rPr>
            </w:pPr>
            <w:r w:rsidRPr="000E2A77">
              <w:rPr>
                <w:sz w:val="16"/>
                <w:szCs w:val="16"/>
              </w:rPr>
              <w:t>Auftragsnummer</w:t>
            </w:r>
          </w:p>
          <w:p w14:paraId="60E6FD0B" w14:textId="5C9B9448" w:rsidR="00D26086" w:rsidRPr="000E2A77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F252D6" w14:textId="77777777" w:rsidR="007D6205" w:rsidRDefault="006B39A7" w:rsidP="006B39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="007D6205" w:rsidRPr="000E2A77">
              <w:rPr>
                <w:sz w:val="16"/>
                <w:szCs w:val="16"/>
              </w:rPr>
              <w:t>atum</w:t>
            </w:r>
          </w:p>
          <w:p w14:paraId="18867B32" w14:textId="2A3D6D66" w:rsidR="00D26086" w:rsidRPr="000E2A77" w:rsidRDefault="00D26086" w:rsidP="006B39A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B39A7" w:rsidRPr="00FF7257" w14:paraId="6B522B00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398B9826" w14:textId="77777777" w:rsidR="006B39A7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02F8F06" w14:textId="14EE618C" w:rsidR="00D26086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28AB84" w14:textId="77777777" w:rsidR="006B39A7" w:rsidRDefault="00977D54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14:paraId="6B8ED94E" w14:textId="496D62F0" w:rsidR="00D26086" w:rsidRPr="000E2A77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07A303" w14:textId="77777777" w:rsidR="006B39A7" w:rsidRDefault="006B39A7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14:paraId="62337667" w14:textId="424756B7" w:rsidR="00D26086" w:rsidRPr="000E2A77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FF7257" w14:paraId="6B1F399B" w14:textId="77777777" w:rsidTr="009253D6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14:paraId="1E95C69C" w14:textId="77777777" w:rsidR="007D6205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7BF1A47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169CBAAE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4F8A379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D2F9565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114F9F57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BA5D78A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4271DFB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6D755CA4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21908C46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3C94C93" w14:textId="77777777" w:rsidR="00D26086" w:rsidRDefault="00D26086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1D0321C" w14:textId="352CEC46" w:rsidR="00D26086" w:rsidRPr="00FF7257" w:rsidRDefault="00D26086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72E1" w:rsidRPr="00AA3CA8" w14:paraId="0F83229A" w14:textId="77777777" w:rsidTr="009253D6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7F1DE7F4" w14:textId="77777777" w:rsidR="00FD72E1" w:rsidRPr="00AF5608" w:rsidRDefault="00FD72E1" w:rsidP="00B90061">
            <w:r w:rsidRPr="00AF5608">
              <w:t>Baumaßnahme</w:t>
            </w:r>
          </w:p>
        </w:tc>
        <w:tc>
          <w:tcPr>
            <w:tcW w:w="8419" w:type="dxa"/>
            <w:gridSpan w:val="3"/>
            <w:noWrap/>
            <w:vAlign w:val="center"/>
          </w:tcPr>
          <w:p w14:paraId="39586763" w14:textId="0DB3F7E8" w:rsidR="00FD72E1" w:rsidRPr="00AA3CA8" w:rsidRDefault="00D26086" w:rsidP="00B90061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72E1" w:rsidRPr="00AA3CA8" w14:paraId="277846B7" w14:textId="77777777" w:rsidTr="009253D6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34D3150F" w14:textId="77777777" w:rsidR="00FD72E1" w:rsidRPr="00AF5608" w:rsidRDefault="00FD72E1" w:rsidP="00B90061"/>
        </w:tc>
        <w:tc>
          <w:tcPr>
            <w:tcW w:w="8419" w:type="dxa"/>
            <w:gridSpan w:val="3"/>
            <w:noWrap/>
            <w:vAlign w:val="center"/>
          </w:tcPr>
          <w:p w14:paraId="20DBB33F" w14:textId="505E0B6A" w:rsidR="00FD72E1" w:rsidRPr="00AA3CA8" w:rsidRDefault="00D26086" w:rsidP="00B90061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72E1" w:rsidRPr="00AA3CA8" w14:paraId="4ADC166D" w14:textId="77777777" w:rsidTr="009253D6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4C3D9141" w14:textId="77777777" w:rsidR="00FD72E1" w:rsidRPr="00AF5608" w:rsidRDefault="00FD72E1" w:rsidP="00B90061">
            <w:pPr>
              <w:spacing w:before="120"/>
            </w:pPr>
            <w:r>
              <w:t>Leistung</w:t>
            </w:r>
          </w:p>
        </w:tc>
        <w:bookmarkStart w:id="1" w:name="_GoBack"/>
        <w:tc>
          <w:tcPr>
            <w:tcW w:w="8419" w:type="dxa"/>
            <w:gridSpan w:val="3"/>
            <w:noWrap/>
            <w:vAlign w:val="center"/>
          </w:tcPr>
          <w:p w14:paraId="70FA3BFC" w14:textId="3D666722" w:rsidR="00FD72E1" w:rsidRPr="00AA3CA8" w:rsidRDefault="00D26086" w:rsidP="00B90061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FD72E1" w:rsidRPr="00AA3CA8" w14:paraId="37F83699" w14:textId="77777777" w:rsidTr="009253D6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78553261" w14:textId="77777777" w:rsidR="00FD72E1" w:rsidRPr="00AF5608" w:rsidRDefault="00FD72E1" w:rsidP="00B90061">
            <w:pPr>
              <w:spacing w:before="120"/>
            </w:pPr>
          </w:p>
        </w:tc>
        <w:tc>
          <w:tcPr>
            <w:tcW w:w="8419" w:type="dxa"/>
            <w:gridSpan w:val="3"/>
            <w:noWrap/>
            <w:vAlign w:val="center"/>
          </w:tcPr>
          <w:p w14:paraId="777AAAD2" w14:textId="22632EE5" w:rsidR="00FD72E1" w:rsidRPr="00AA3CA8" w:rsidRDefault="00D26086" w:rsidP="00B90061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BDE5C74" w14:textId="583361F5" w:rsidR="00C73A45" w:rsidRDefault="009360C0" w:rsidP="00692B9D">
      <w:pPr>
        <w:pStyle w:val="Oben"/>
      </w:pPr>
      <w:r>
        <w:t>Mahnung nach fruchtloser Abhilfe</w:t>
      </w:r>
      <w:r w:rsidR="00BA04C4">
        <w:t>aufforderung</w:t>
      </w:r>
      <w:r>
        <w:t xml:space="preserve"> bei unzureichender Förderung der Baumaßnahme (</w:t>
      </w:r>
      <w:r w:rsidR="00173EFB">
        <w:t>§ 5 Absatz 3 VOB/B</w:t>
      </w:r>
      <w:r>
        <w:t>)</w:t>
      </w:r>
    </w:p>
    <w:p w14:paraId="1AD0E096" w14:textId="77777777" w:rsidR="008405F0" w:rsidRPr="005923CB" w:rsidRDefault="008405F0" w:rsidP="00173EFB">
      <w:pPr>
        <w:pStyle w:val="Text"/>
      </w:pPr>
      <w:r w:rsidRPr="005923CB">
        <w:t>Sehr geehrte Damen und Herren</w:t>
      </w:r>
      <w:r w:rsidR="004A666B" w:rsidRPr="005923CB">
        <w:t>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1326"/>
        <w:gridCol w:w="1310"/>
        <w:gridCol w:w="7287"/>
      </w:tblGrid>
      <w:tr w:rsidR="001B798D" w:rsidRPr="00AA3CA8" w14:paraId="65E1D1BD" w14:textId="77777777" w:rsidTr="00692B9D">
        <w:trPr>
          <w:trHeight w:val="397"/>
        </w:trPr>
        <w:tc>
          <w:tcPr>
            <w:tcW w:w="1318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5A44ABA3" w14:textId="77777777" w:rsidR="001B798D" w:rsidRPr="00AA3CA8" w:rsidRDefault="001B798D" w:rsidP="00C737CB">
            <w:r w:rsidRPr="0012323A">
              <w:rPr>
                <w:szCs w:val="20"/>
              </w:rPr>
              <w:t xml:space="preserve">ich habe </w:t>
            </w:r>
            <w:r w:rsidRPr="00920EF2">
              <w:rPr>
                <w:szCs w:val="20"/>
              </w:rPr>
              <w:t>am</w:t>
            </w:r>
          </w:p>
        </w:tc>
        <w:tc>
          <w:tcPr>
            <w:tcW w:w="1310" w:type="dxa"/>
            <w:tcMar>
              <w:top w:w="57" w:type="dxa"/>
              <w:left w:w="28" w:type="dxa"/>
            </w:tcMar>
            <w:vAlign w:val="center"/>
          </w:tcPr>
          <w:p w14:paraId="1779818E" w14:textId="22DFED00" w:rsidR="001B798D" w:rsidRPr="00AA3CA8" w:rsidRDefault="00D26086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95" w:type="dxa"/>
            <w:tcMar>
              <w:top w:w="57" w:type="dxa"/>
              <w:left w:w="28" w:type="dxa"/>
            </w:tcMar>
            <w:vAlign w:val="center"/>
          </w:tcPr>
          <w:p w14:paraId="2B6BE94C" w14:textId="77777777" w:rsidR="001B798D" w:rsidRPr="00AA3CA8" w:rsidRDefault="001B798D" w:rsidP="00C737CB">
            <w:r w:rsidRPr="0012323A">
              <w:rPr>
                <w:szCs w:val="20"/>
              </w:rPr>
              <w:t>folgenden Bautenstand festgestellt:</w:t>
            </w:r>
          </w:p>
        </w:tc>
      </w:tr>
      <w:tr w:rsidR="00D66F11" w:rsidRPr="00AA3CA8" w14:paraId="3BD5028D" w14:textId="77777777" w:rsidTr="002864B5">
        <w:trPr>
          <w:trHeight w:val="1134"/>
        </w:trPr>
        <w:tc>
          <w:tcPr>
            <w:tcW w:w="9923" w:type="dxa"/>
            <w:gridSpan w:val="3"/>
            <w:noWrap/>
            <w:vAlign w:val="bottom"/>
          </w:tcPr>
          <w:p w14:paraId="77793EAA" w14:textId="77777777" w:rsidR="00D66F11" w:rsidRDefault="00D26086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53855E2" w14:textId="77777777" w:rsidR="00D26086" w:rsidRDefault="00D26086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8A49D8F" w14:textId="63FA9043" w:rsidR="00D26086" w:rsidRDefault="00D26086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>
              <w:fldChar w:fldCharType="end"/>
            </w:r>
          </w:p>
          <w:p w14:paraId="1BF0B379" w14:textId="149BBADD" w:rsidR="00D26086" w:rsidRDefault="00D26086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>
              <w:fldChar w:fldCharType="end"/>
            </w:r>
          </w:p>
          <w:p w14:paraId="2338244A" w14:textId="64AB402C" w:rsidR="00D26086" w:rsidRPr="00AA3CA8" w:rsidRDefault="00D26086" w:rsidP="004171E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>
              <w:fldChar w:fldCharType="end"/>
            </w:r>
          </w:p>
        </w:tc>
      </w:tr>
    </w:tbl>
    <w:p w14:paraId="75CFA2A0" w14:textId="33C09724" w:rsidR="00D66F11" w:rsidRDefault="00D66F11" w:rsidP="00692B9D">
      <w:pPr>
        <w:tabs>
          <w:tab w:val="left" w:pos="426"/>
        </w:tabs>
        <w:rPr>
          <w:szCs w:val="20"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977D54" w14:paraId="398B3308" w14:textId="77777777" w:rsidTr="00577007">
        <w:trPr>
          <w:trHeight w:val="397"/>
        </w:trPr>
        <w:tc>
          <w:tcPr>
            <w:tcW w:w="9923" w:type="dxa"/>
            <w:tcMar>
              <w:left w:w="28" w:type="dxa"/>
              <w:right w:w="0" w:type="dxa"/>
            </w:tcMar>
            <w:vAlign w:val="center"/>
          </w:tcPr>
          <w:p w14:paraId="1DDCC556" w14:textId="3491DF6C" w:rsidR="00977D54" w:rsidRPr="0012323A" w:rsidRDefault="00977D54" w:rsidP="00692B9D">
            <w:pPr>
              <w:tabs>
                <w:tab w:val="left" w:pos="6237"/>
              </w:tabs>
            </w:pPr>
            <w:r>
              <w:t>Folglich</w:t>
            </w:r>
            <w:r w:rsidRPr="00582E1A">
              <w:t xml:space="preserve"> sind Sie meiner </w:t>
            </w:r>
            <w:r w:rsidRPr="00582E1A">
              <w:rPr>
                <w:u w:val="single"/>
              </w:rPr>
              <w:t>Abhilfe</w:t>
            </w:r>
            <w:r>
              <w:rPr>
                <w:u w:val="single"/>
              </w:rPr>
              <w:t xml:space="preserve">aufforderung </w:t>
            </w:r>
            <w:r w:rsidRPr="00692B9D">
              <w:t xml:space="preserve">vom </w:t>
            </w:r>
            <w:r w:rsidR="00D2608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26086">
              <w:instrText xml:space="preserve"> FORMTEXT </w:instrText>
            </w:r>
            <w:r w:rsidR="00D26086">
              <w:fldChar w:fldCharType="separate"/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fldChar w:fldCharType="end"/>
            </w:r>
            <w:r w:rsidR="00D2608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26086">
              <w:instrText xml:space="preserve"> FORMTEXT </w:instrText>
            </w:r>
            <w:r w:rsidR="00D26086">
              <w:fldChar w:fldCharType="separate"/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fldChar w:fldCharType="end"/>
            </w:r>
            <w:r>
              <w:tab/>
              <w:t>Az.:</w:t>
            </w:r>
            <w:r>
              <w:tab/>
            </w:r>
            <w:r w:rsidR="00D2608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26086">
              <w:instrText xml:space="preserve"> FORMTEXT </w:instrText>
            </w:r>
            <w:r w:rsidR="00D26086">
              <w:fldChar w:fldCharType="separate"/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fldChar w:fldCharType="end"/>
            </w:r>
          </w:p>
        </w:tc>
      </w:tr>
      <w:tr w:rsidR="00977D54" w14:paraId="7B9810CF" w14:textId="77777777" w:rsidTr="007E7255">
        <w:trPr>
          <w:trHeight w:val="397"/>
        </w:trPr>
        <w:tc>
          <w:tcPr>
            <w:tcW w:w="9923" w:type="dxa"/>
            <w:tcMar>
              <w:left w:w="28" w:type="dxa"/>
              <w:right w:w="0" w:type="dxa"/>
            </w:tcMar>
            <w:vAlign w:val="center"/>
          </w:tcPr>
          <w:p w14:paraId="063A09D6" w14:textId="4C2F9004" w:rsidR="00977D54" w:rsidRPr="0012323A" w:rsidRDefault="00D26086" w:rsidP="00692B9D"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="00977D54">
              <w:t xml:space="preserve"> nicht  /  </w:t>
            </w: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A73AFB"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="00977D54">
              <w:t xml:space="preserve"> nicht im vollen Umfang nachgekommen.</w:t>
            </w:r>
          </w:p>
        </w:tc>
      </w:tr>
    </w:tbl>
    <w:p w14:paraId="714A4F38" w14:textId="77777777" w:rsidR="006B666A" w:rsidRDefault="006B666A" w:rsidP="008405F0">
      <w:pPr>
        <w:rPr>
          <w:szCs w:val="20"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948F1" w14:paraId="3E8833ED" w14:textId="77777777" w:rsidTr="00692B9D">
        <w:trPr>
          <w:trHeight w:val="397"/>
        </w:trPr>
        <w:tc>
          <w:tcPr>
            <w:tcW w:w="9923" w:type="dxa"/>
            <w:tcMar>
              <w:top w:w="28" w:type="dxa"/>
              <w:left w:w="28" w:type="dxa"/>
              <w:bottom w:w="0" w:type="dxa"/>
              <w:right w:w="0" w:type="dxa"/>
            </w:tcMar>
            <w:vAlign w:val="center"/>
          </w:tcPr>
          <w:p w14:paraId="0497619B" w14:textId="5C7C61E5" w:rsidR="00E948F1" w:rsidRDefault="00E948F1" w:rsidP="004171E0">
            <w:pPr>
              <w:tabs>
                <w:tab w:val="left" w:pos="3686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Aus diesem Grund mahne ich hiermit diese ausstehenden Leistungen an und setze Ihnen eine Nachfrist bis spätestens zum </w:t>
            </w:r>
            <w:r w:rsidR="00D2608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26086">
              <w:instrText xml:space="preserve"> FORMTEXT </w:instrText>
            </w:r>
            <w:r w:rsidR="00D26086">
              <w:fldChar w:fldCharType="separate"/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4171E0">
              <w:t> </w:t>
            </w:r>
            <w:r w:rsidR="00D26086">
              <w:fldChar w:fldCharType="end"/>
            </w:r>
            <w:r w:rsidR="00692B9D"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 xml:space="preserve"> um der oben angeführten Abhilfe</w:t>
            </w:r>
            <w:r w:rsidR="00BA04C4">
              <w:rPr>
                <w:b/>
                <w:szCs w:val="20"/>
              </w:rPr>
              <w:t>aufforderung</w:t>
            </w:r>
            <w:r>
              <w:rPr>
                <w:b/>
                <w:szCs w:val="20"/>
              </w:rPr>
              <w:t xml:space="preserve"> nachzukommen.</w:t>
            </w:r>
          </w:p>
        </w:tc>
      </w:tr>
      <w:tr w:rsidR="006765F3" w14:paraId="34FCBED0" w14:textId="77777777" w:rsidTr="007E6CB2">
        <w:trPr>
          <w:trHeight w:val="170"/>
        </w:trPr>
        <w:tc>
          <w:tcPr>
            <w:tcW w:w="9923" w:type="dxa"/>
            <w:tcBorders>
              <w:bottom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 w14:paraId="324C5244" w14:textId="5D6B72A8" w:rsidR="006765F3" w:rsidRPr="00692B9D" w:rsidRDefault="00E948F1" w:rsidP="00692B9D">
            <w:r w:rsidRPr="00692B9D">
              <w:t xml:space="preserve">Ich weise darauf hin, </w:t>
            </w:r>
            <w:r>
              <w:t xml:space="preserve">dass Sie im Fall des fruchtlosen Ablaufs </w:t>
            </w:r>
            <w:r w:rsidR="00F0313E">
              <w:t>der vorgenannten</w:t>
            </w:r>
            <w:r>
              <w:t xml:space="preserve"> </w:t>
            </w:r>
            <w:r w:rsidR="00F0313E">
              <w:t>F</w:t>
            </w:r>
            <w:r>
              <w:t xml:space="preserve">rist den </w:t>
            </w:r>
            <w:r w:rsidR="001777E9">
              <w:t xml:space="preserve">sich </w:t>
            </w:r>
            <w:r>
              <w:t xml:space="preserve">daraus </w:t>
            </w:r>
            <w:r w:rsidR="001777E9">
              <w:t xml:space="preserve">ergebenen Schaden auszugleichen haben </w:t>
            </w:r>
            <w:r w:rsidR="00F0313E">
              <w:t>und</w:t>
            </w:r>
            <w:r w:rsidR="001777E9">
              <w:t xml:space="preserve"> mit der Kündigung des Vertrags nach </w:t>
            </w:r>
            <w:r w:rsidR="00F0313E">
              <w:t>§</w:t>
            </w:r>
            <w:r w:rsidR="00692B9D">
              <w:t> </w:t>
            </w:r>
            <w:r w:rsidR="00F0313E">
              <w:t>8 Abs</w:t>
            </w:r>
            <w:r w:rsidR="00692B9D">
              <w:t>atz </w:t>
            </w:r>
            <w:r w:rsidR="00F0313E">
              <w:t xml:space="preserve">3 </w:t>
            </w:r>
            <w:r w:rsidR="001777E9">
              <w:t xml:space="preserve">in Verbindung mit </w:t>
            </w:r>
            <w:r w:rsidR="00F0313E">
              <w:t>§</w:t>
            </w:r>
            <w:r w:rsidR="00692B9D">
              <w:t xml:space="preserve"> </w:t>
            </w:r>
            <w:r w:rsidR="00F0313E">
              <w:t>5 Abs</w:t>
            </w:r>
            <w:r w:rsidR="00692B9D">
              <w:t>atz </w:t>
            </w:r>
            <w:r w:rsidR="00F0313E">
              <w:t xml:space="preserve"> 4 VOB/B </w:t>
            </w:r>
            <w:r w:rsidR="001777E9">
              <w:t>rechnen</w:t>
            </w:r>
            <w:r w:rsidR="00F0313E">
              <w:t xml:space="preserve"> müssen</w:t>
            </w:r>
            <w:r w:rsidR="001777E9">
              <w:t>.</w:t>
            </w:r>
          </w:p>
        </w:tc>
      </w:tr>
      <w:tr w:rsidR="006765F3" w14:paraId="783318B7" w14:textId="77777777" w:rsidTr="007E6CB2">
        <w:trPr>
          <w:trHeight w:val="397"/>
        </w:trPr>
        <w:tc>
          <w:tcPr>
            <w:tcW w:w="9923" w:type="dxa"/>
            <w:tcBorders>
              <w:bottom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 w14:paraId="5F310FAC" w14:textId="200E43E4" w:rsidR="006765F3" w:rsidRPr="00A47ACA" w:rsidRDefault="006765F3" w:rsidP="002864B5">
            <w:pPr>
              <w:rPr>
                <w:b/>
                <w:szCs w:val="20"/>
              </w:rPr>
            </w:pPr>
          </w:p>
        </w:tc>
      </w:tr>
    </w:tbl>
    <w:p w14:paraId="5B481F83" w14:textId="77777777" w:rsidR="00A01FA4" w:rsidRPr="005923CB" w:rsidRDefault="00173EFB" w:rsidP="00173EFB">
      <w:pPr>
        <w:pStyle w:val="Text"/>
      </w:pPr>
      <w:r>
        <w:t>Mit freundlichen Grüßen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5923CB" w14:paraId="6476E0F5" w14:textId="77777777" w:rsidTr="00A357A8">
        <w:tc>
          <w:tcPr>
            <w:tcW w:w="3628" w:type="dxa"/>
            <w:tcBorders>
              <w:bottom w:val="single" w:sz="4" w:space="0" w:color="A6A6A6" w:themeColor="background1" w:themeShade="A6"/>
            </w:tcBorders>
            <w:noWrap/>
            <w:tcMar>
              <w:left w:w="28" w:type="dxa"/>
            </w:tcMar>
            <w:vAlign w:val="center"/>
          </w:tcPr>
          <w:p w14:paraId="78EDC851" w14:textId="77777777" w:rsidR="00173EFB" w:rsidRDefault="00173EFB" w:rsidP="008405F0">
            <w:pPr>
              <w:rPr>
                <w:szCs w:val="20"/>
              </w:rPr>
            </w:pPr>
          </w:p>
          <w:p w14:paraId="552AC290" w14:textId="16FBED30" w:rsidR="008405F0" w:rsidRPr="005923CB" w:rsidRDefault="0041782A" w:rsidP="008405F0">
            <w:pPr>
              <w:rPr>
                <w:szCs w:val="20"/>
              </w:rPr>
            </w:pPr>
            <w:r w:rsidRPr="005923CB">
              <w:rPr>
                <w:szCs w:val="20"/>
              </w:rPr>
              <w:t>I</w:t>
            </w:r>
            <w:r w:rsidR="004A666B" w:rsidRPr="005923CB">
              <w:rPr>
                <w:szCs w:val="20"/>
              </w:rPr>
              <w:t>.A.</w:t>
            </w:r>
            <w:r w:rsidR="00D26086">
              <w:rPr>
                <w:szCs w:val="20"/>
              </w:rPr>
              <w:t xml:space="preserve"> </w:t>
            </w:r>
            <w:r w:rsidR="00D2608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26086">
              <w:instrText xml:space="preserve"> FORMTEXT </w:instrText>
            </w:r>
            <w:r w:rsidR="00D26086">
              <w:fldChar w:fldCharType="separate"/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rPr>
                <w:noProof/>
              </w:rPr>
              <w:t> </w:t>
            </w:r>
            <w:r w:rsidR="00D26086">
              <w:fldChar w:fldCharType="end"/>
            </w:r>
          </w:p>
        </w:tc>
      </w:tr>
    </w:tbl>
    <w:p w14:paraId="3FA0FE41" w14:textId="77777777" w:rsidR="008405F0" w:rsidRPr="00324295" w:rsidRDefault="008405F0" w:rsidP="00324295">
      <w:pPr>
        <w:rPr>
          <w:sz w:val="10"/>
          <w:szCs w:val="10"/>
        </w:rPr>
      </w:pPr>
    </w:p>
    <w:sectPr w:rsidR="008405F0" w:rsidRPr="00324295" w:rsidSect="00C227E8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8B49A" w14:textId="77777777" w:rsidR="00D91B3B" w:rsidRDefault="00D91B3B">
      <w:r>
        <w:separator/>
      </w:r>
    </w:p>
    <w:p w14:paraId="4F96CE72" w14:textId="77777777" w:rsidR="002338AE" w:rsidRDefault="002338AE"/>
    <w:p w14:paraId="2F50D9E8" w14:textId="77777777" w:rsidR="002338AE" w:rsidRDefault="002338AE"/>
  </w:endnote>
  <w:endnote w:type="continuationSeparator" w:id="0">
    <w:p w14:paraId="26C42AD4" w14:textId="77777777" w:rsidR="00D91B3B" w:rsidRDefault="00D91B3B">
      <w:r>
        <w:continuationSeparator/>
      </w:r>
    </w:p>
    <w:p w14:paraId="7223AE88" w14:textId="77777777" w:rsidR="002338AE" w:rsidRDefault="002338AE"/>
    <w:p w14:paraId="540299A9" w14:textId="77777777" w:rsidR="002338AE" w:rsidRDefault="00233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FD72E1" w:rsidRPr="00005EFE" w14:paraId="4A8EA694" w14:textId="77777777" w:rsidTr="00B90061">
      <w:trPr>
        <w:cantSplit/>
        <w:trHeight w:hRule="exact" w:val="397"/>
      </w:trPr>
      <w:tc>
        <w:tcPr>
          <w:tcW w:w="8280" w:type="dxa"/>
          <w:vAlign w:val="center"/>
        </w:tcPr>
        <w:p w14:paraId="650B8B6A" w14:textId="77777777" w:rsidR="00FD72E1" w:rsidRPr="00005EFE" w:rsidRDefault="00FD72E1" w:rsidP="00FD72E1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005EFE">
            <w:rPr>
              <w:rFonts w:cs="Arial"/>
              <w:sz w:val="16"/>
              <w:szCs w:val="16"/>
            </w:rPr>
            <w:t xml:space="preserve">© VHB Bayern - Stand </w:t>
          </w:r>
          <w:r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14:paraId="06F044DE" w14:textId="603E5757" w:rsidR="00FD72E1" w:rsidRPr="00005EFE" w:rsidRDefault="00FD72E1" w:rsidP="00FD72E1">
          <w:pPr>
            <w:jc w:val="right"/>
            <w:rPr>
              <w:rFonts w:cs="Arial"/>
              <w:sz w:val="16"/>
              <w:szCs w:val="16"/>
            </w:rPr>
          </w:pPr>
          <w:r w:rsidRPr="00005EFE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005EFE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A73AFB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005EFE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005EFE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A73AFB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14:paraId="508CA6D1" w14:textId="77777777" w:rsidR="00B17C2D" w:rsidRDefault="00B17C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78836" w14:textId="77777777" w:rsidR="00D91B3B" w:rsidRDefault="00D91B3B">
      <w:r>
        <w:separator/>
      </w:r>
    </w:p>
    <w:p w14:paraId="68FBE89F" w14:textId="77777777" w:rsidR="002338AE" w:rsidRDefault="002338AE"/>
    <w:p w14:paraId="529301CB" w14:textId="77777777" w:rsidR="002338AE" w:rsidRDefault="002338AE"/>
  </w:footnote>
  <w:footnote w:type="continuationSeparator" w:id="0">
    <w:p w14:paraId="14490B51" w14:textId="77777777" w:rsidR="00D91B3B" w:rsidRDefault="00D91B3B">
      <w:r>
        <w:continuationSeparator/>
      </w:r>
    </w:p>
    <w:p w14:paraId="71AA31FB" w14:textId="77777777" w:rsidR="002338AE" w:rsidRDefault="002338AE"/>
    <w:p w14:paraId="6388121C" w14:textId="77777777" w:rsidR="002338AE" w:rsidRDefault="00233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61F1" w14:textId="641C157C" w:rsidR="00B17C2D" w:rsidRDefault="00B17C2D">
    <w:pPr>
      <w:pStyle w:val="Kopfzeile"/>
    </w:pPr>
    <w:r>
      <w:t>46</w:t>
    </w:r>
    <w:r w:rsidR="00E60C17">
      <w:t>2</w:t>
    </w:r>
  </w:p>
  <w:p w14:paraId="2FDF367D" w14:textId="051A69DD" w:rsidR="00B17C2D" w:rsidRDefault="00B17C2D" w:rsidP="003928B6">
    <w:pPr>
      <w:pStyle w:val="UnterKopfzeile"/>
      <w:ind w:right="-30"/>
    </w:pPr>
    <w:r>
      <w:t>(</w:t>
    </w:r>
    <w:r w:rsidR="009360C0">
      <w:t>Mahnung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FD1BF8"/>
    <w:multiLevelType w:val="hybridMultilevel"/>
    <w:tmpl w:val="A24CA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10C2E"/>
    <w:rsid w:val="000114D3"/>
    <w:rsid w:val="00071279"/>
    <w:rsid w:val="0007408E"/>
    <w:rsid w:val="000742BB"/>
    <w:rsid w:val="000A5E0A"/>
    <w:rsid w:val="000B00D0"/>
    <w:rsid w:val="000E0A39"/>
    <w:rsid w:val="000E2A77"/>
    <w:rsid w:val="000F026E"/>
    <w:rsid w:val="00110816"/>
    <w:rsid w:val="0012121D"/>
    <w:rsid w:val="0012323A"/>
    <w:rsid w:val="00127C79"/>
    <w:rsid w:val="001426F7"/>
    <w:rsid w:val="00173EFB"/>
    <w:rsid w:val="001777E9"/>
    <w:rsid w:val="00184F7A"/>
    <w:rsid w:val="001A7781"/>
    <w:rsid w:val="001B0D90"/>
    <w:rsid w:val="001B6E7F"/>
    <w:rsid w:val="001B798D"/>
    <w:rsid w:val="001C509D"/>
    <w:rsid w:val="001E1AFE"/>
    <w:rsid w:val="00203817"/>
    <w:rsid w:val="0022050B"/>
    <w:rsid w:val="00231355"/>
    <w:rsid w:val="002338AE"/>
    <w:rsid w:val="0024414E"/>
    <w:rsid w:val="002517FD"/>
    <w:rsid w:val="00263542"/>
    <w:rsid w:val="002864B5"/>
    <w:rsid w:val="002A5A8A"/>
    <w:rsid w:val="002C403D"/>
    <w:rsid w:val="002F4952"/>
    <w:rsid w:val="00324295"/>
    <w:rsid w:val="00327698"/>
    <w:rsid w:val="00345741"/>
    <w:rsid w:val="003507BD"/>
    <w:rsid w:val="00375457"/>
    <w:rsid w:val="003817A9"/>
    <w:rsid w:val="003928B6"/>
    <w:rsid w:val="003A36E9"/>
    <w:rsid w:val="003B067D"/>
    <w:rsid w:val="003D3E99"/>
    <w:rsid w:val="003E2CD4"/>
    <w:rsid w:val="003F757C"/>
    <w:rsid w:val="00405A5E"/>
    <w:rsid w:val="004131E4"/>
    <w:rsid w:val="004171E0"/>
    <w:rsid w:val="0041782A"/>
    <w:rsid w:val="00424038"/>
    <w:rsid w:val="0045228F"/>
    <w:rsid w:val="0045726B"/>
    <w:rsid w:val="00457CBD"/>
    <w:rsid w:val="00467EE9"/>
    <w:rsid w:val="0047055A"/>
    <w:rsid w:val="00475E7C"/>
    <w:rsid w:val="00480ABD"/>
    <w:rsid w:val="00492429"/>
    <w:rsid w:val="004951EC"/>
    <w:rsid w:val="004A666B"/>
    <w:rsid w:val="004C5609"/>
    <w:rsid w:val="005333C9"/>
    <w:rsid w:val="0054408D"/>
    <w:rsid w:val="00545032"/>
    <w:rsid w:val="0057247D"/>
    <w:rsid w:val="00573601"/>
    <w:rsid w:val="0058177E"/>
    <w:rsid w:val="00582E1A"/>
    <w:rsid w:val="00586B9B"/>
    <w:rsid w:val="0059000B"/>
    <w:rsid w:val="005923CB"/>
    <w:rsid w:val="005C01BB"/>
    <w:rsid w:val="005C41DA"/>
    <w:rsid w:val="005D78A9"/>
    <w:rsid w:val="005F41CD"/>
    <w:rsid w:val="00605DD3"/>
    <w:rsid w:val="00606550"/>
    <w:rsid w:val="00614636"/>
    <w:rsid w:val="00620245"/>
    <w:rsid w:val="00627C2D"/>
    <w:rsid w:val="00630DD5"/>
    <w:rsid w:val="00640260"/>
    <w:rsid w:val="00640D1C"/>
    <w:rsid w:val="006765F3"/>
    <w:rsid w:val="00690FAB"/>
    <w:rsid w:val="00692B9D"/>
    <w:rsid w:val="006A5AED"/>
    <w:rsid w:val="006B39A7"/>
    <w:rsid w:val="006B666A"/>
    <w:rsid w:val="006B7CF1"/>
    <w:rsid w:val="006D19BF"/>
    <w:rsid w:val="006D403D"/>
    <w:rsid w:val="006D70A3"/>
    <w:rsid w:val="006E3758"/>
    <w:rsid w:val="0073462A"/>
    <w:rsid w:val="00734EDE"/>
    <w:rsid w:val="007417F6"/>
    <w:rsid w:val="0078194F"/>
    <w:rsid w:val="007B2369"/>
    <w:rsid w:val="007D6205"/>
    <w:rsid w:val="007E6CB2"/>
    <w:rsid w:val="008405F0"/>
    <w:rsid w:val="008561D1"/>
    <w:rsid w:val="00861450"/>
    <w:rsid w:val="00896EED"/>
    <w:rsid w:val="008A004F"/>
    <w:rsid w:val="008B61C5"/>
    <w:rsid w:val="008D0CDF"/>
    <w:rsid w:val="00910F0B"/>
    <w:rsid w:val="00916671"/>
    <w:rsid w:val="00917EF8"/>
    <w:rsid w:val="00920EF2"/>
    <w:rsid w:val="009253D6"/>
    <w:rsid w:val="009360C0"/>
    <w:rsid w:val="00945347"/>
    <w:rsid w:val="00947296"/>
    <w:rsid w:val="0095343B"/>
    <w:rsid w:val="00962412"/>
    <w:rsid w:val="0097166A"/>
    <w:rsid w:val="009731F2"/>
    <w:rsid w:val="0097612E"/>
    <w:rsid w:val="00977D54"/>
    <w:rsid w:val="009B2127"/>
    <w:rsid w:val="009B7E5B"/>
    <w:rsid w:val="009C14BE"/>
    <w:rsid w:val="009E5B70"/>
    <w:rsid w:val="009F662C"/>
    <w:rsid w:val="00A00872"/>
    <w:rsid w:val="00A01F68"/>
    <w:rsid w:val="00A01FA4"/>
    <w:rsid w:val="00A12B59"/>
    <w:rsid w:val="00A20174"/>
    <w:rsid w:val="00A357A8"/>
    <w:rsid w:val="00A47ACA"/>
    <w:rsid w:val="00A5084B"/>
    <w:rsid w:val="00A52945"/>
    <w:rsid w:val="00A73AFB"/>
    <w:rsid w:val="00A75824"/>
    <w:rsid w:val="00A90C84"/>
    <w:rsid w:val="00AB4983"/>
    <w:rsid w:val="00AC3F30"/>
    <w:rsid w:val="00AC56D5"/>
    <w:rsid w:val="00AC7F2D"/>
    <w:rsid w:val="00AD2325"/>
    <w:rsid w:val="00AD51D9"/>
    <w:rsid w:val="00AE4AF0"/>
    <w:rsid w:val="00AF4D9C"/>
    <w:rsid w:val="00B003C3"/>
    <w:rsid w:val="00B17C2D"/>
    <w:rsid w:val="00B32A04"/>
    <w:rsid w:val="00B40909"/>
    <w:rsid w:val="00B61D2B"/>
    <w:rsid w:val="00B64534"/>
    <w:rsid w:val="00B905BA"/>
    <w:rsid w:val="00B96ADB"/>
    <w:rsid w:val="00BA04C4"/>
    <w:rsid w:val="00BA5E42"/>
    <w:rsid w:val="00BE6A6E"/>
    <w:rsid w:val="00C101BF"/>
    <w:rsid w:val="00C227E8"/>
    <w:rsid w:val="00C246AC"/>
    <w:rsid w:val="00C2678D"/>
    <w:rsid w:val="00C51D3B"/>
    <w:rsid w:val="00C73A45"/>
    <w:rsid w:val="00C764C5"/>
    <w:rsid w:val="00C8235E"/>
    <w:rsid w:val="00CD156A"/>
    <w:rsid w:val="00CD54C7"/>
    <w:rsid w:val="00CE096F"/>
    <w:rsid w:val="00CE1AEE"/>
    <w:rsid w:val="00D05C74"/>
    <w:rsid w:val="00D26086"/>
    <w:rsid w:val="00D33434"/>
    <w:rsid w:val="00D6072E"/>
    <w:rsid w:val="00D66F11"/>
    <w:rsid w:val="00D74B46"/>
    <w:rsid w:val="00D75523"/>
    <w:rsid w:val="00D91B3B"/>
    <w:rsid w:val="00DA276D"/>
    <w:rsid w:val="00DC2EA6"/>
    <w:rsid w:val="00DC7E08"/>
    <w:rsid w:val="00DE2F64"/>
    <w:rsid w:val="00DF09BC"/>
    <w:rsid w:val="00DF12A8"/>
    <w:rsid w:val="00E02FAA"/>
    <w:rsid w:val="00E1270C"/>
    <w:rsid w:val="00E322E9"/>
    <w:rsid w:val="00E405AA"/>
    <w:rsid w:val="00E4456C"/>
    <w:rsid w:val="00E45505"/>
    <w:rsid w:val="00E541E1"/>
    <w:rsid w:val="00E6087B"/>
    <w:rsid w:val="00E60C17"/>
    <w:rsid w:val="00E85EBB"/>
    <w:rsid w:val="00E871A7"/>
    <w:rsid w:val="00E948F1"/>
    <w:rsid w:val="00EB0D08"/>
    <w:rsid w:val="00EC7AED"/>
    <w:rsid w:val="00F00B6A"/>
    <w:rsid w:val="00F0313E"/>
    <w:rsid w:val="00F133C2"/>
    <w:rsid w:val="00F21669"/>
    <w:rsid w:val="00F24B7A"/>
    <w:rsid w:val="00F271AC"/>
    <w:rsid w:val="00F32AD7"/>
    <w:rsid w:val="00F32C49"/>
    <w:rsid w:val="00F34E17"/>
    <w:rsid w:val="00F50A3A"/>
    <w:rsid w:val="00F5251E"/>
    <w:rsid w:val="00F77CE1"/>
    <w:rsid w:val="00FA0151"/>
    <w:rsid w:val="00FA2F0A"/>
    <w:rsid w:val="00FA4F96"/>
    <w:rsid w:val="00FB5AE1"/>
    <w:rsid w:val="00FC0982"/>
    <w:rsid w:val="00FD49AF"/>
    <w:rsid w:val="00FD72E1"/>
    <w:rsid w:val="00FE01BE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65D113E1"/>
  <w15:docId w15:val="{4AC1EED0-E07B-497C-A5E0-922A2485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692B9D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F32AD7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73EFB"/>
    <w:pPr>
      <w:spacing w:before="180" w:after="42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23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1BB"/>
    <w:pPr>
      <w:ind w:left="720"/>
      <w:contextualSpacing/>
    </w:pPr>
  </w:style>
  <w:style w:type="paragraph" w:customStyle="1" w:styleId="VHB-Standard2">
    <w:name w:val="VHB-Standard 2"/>
    <w:basedOn w:val="Standard"/>
    <w:autoRedefine/>
    <w:rsid w:val="00C227E8"/>
    <w:rPr>
      <w:rFonts w:cs="Arial"/>
      <w:szCs w:val="20"/>
    </w:rPr>
  </w:style>
  <w:style w:type="paragraph" w:customStyle="1" w:styleId="Textfett">
    <w:name w:val="Text fett"/>
    <w:basedOn w:val="Text"/>
    <w:qFormat/>
    <w:rsid w:val="00173EFB"/>
    <w:rPr>
      <w:b/>
    </w:rPr>
  </w:style>
  <w:style w:type="character" w:styleId="Kommentarzeichen">
    <w:name w:val="annotation reference"/>
    <w:basedOn w:val="Absatz-Standardschriftart"/>
    <w:semiHidden/>
    <w:unhideWhenUsed/>
    <w:rsid w:val="006765F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765F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765F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765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765F3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65F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151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Mahnung</vt:lpstr>
    </vt:vector>
  </TitlesOfParts>
  <Company>BBR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creator>Dorothea Fenner</dc:creator>
  <cp:lastModifiedBy>Karl, Gisela (StMB)</cp:lastModifiedBy>
  <cp:revision>9</cp:revision>
  <cp:lastPrinted>2019-09-26T16:51:00Z</cp:lastPrinted>
  <dcterms:created xsi:type="dcterms:W3CDTF">2019-07-23T11:56:00Z</dcterms:created>
  <dcterms:modified xsi:type="dcterms:W3CDTF">2019-10-23T15:30:00Z</dcterms:modified>
</cp:coreProperties>
</file>